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ind w:left="453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8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  <w:r>
        <w:rPr>
          <w:iCs/>
          <w:sz w:val="20"/>
          <w:szCs w:val="20"/>
        </w:rPr>
      </w:r>
    </w:p>
    <w:p>
      <w:pPr>
        <w:pStyle w:val="858"/>
        <w:contextualSpacing/>
        <w:ind w:right="43"/>
        <w:spacing w:line="240" w:lineRule="atLeast"/>
        <w:rPr>
          <w:sz w:val="20"/>
          <w:szCs w:val="20"/>
        </w:rPr>
      </w:pPr>
      <w:del w:id="0" w:author="kovtun-ev" w:date="2026-01-14T08:45:18Z" oouserid="kovtun-ev">
        <w:r>
          <w:rPr>
            <w:sz w:val="20"/>
            <w:szCs w:val="20"/>
          </w:rPr>
        </w:r>
      </w:del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Доверенность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на получение</w:t>
      </w:r>
      <w:r>
        <w:rPr>
          <w:b/>
        </w:rPr>
        <w:t xml:space="preserve"> </w:t>
      </w:r>
      <w:r>
        <w:rPr>
          <w:b/>
        </w:rPr>
        <w:t xml:space="preserve">пакет</w:t>
      </w:r>
      <w:r>
        <w:rPr>
          <w:b/>
        </w:rPr>
        <w:t xml:space="preserve">а</w:t>
      </w:r>
      <w:r>
        <w:rPr>
          <w:b/>
        </w:rPr>
        <w:t xml:space="preserve"> </w:t>
      </w:r>
      <w:r>
        <w:rPr>
          <w:b/>
        </w:rPr>
        <w:t xml:space="preserve">средств и документов 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для подключения к </w:t>
      </w:r>
      <w:r>
        <w:rPr>
          <w:b/>
        </w:rPr>
        <w:t xml:space="preserve">ИС Свой Бизнес</w:t>
      </w:r>
      <w:r>
        <w:rPr>
          <w:b/>
        </w:rPr>
      </w:r>
      <w:r>
        <w:rPr>
          <w:b/>
        </w:rPr>
      </w:r>
    </w:p>
    <w:p>
      <w:pPr>
        <w:pStyle w:val="854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b/>
              </w:rPr>
            </w:pPr>
            <w:r>
              <w:t xml:space="preserve">г. _______</w:t>
            </w:r>
            <w:r>
              <w:t xml:space="preserve">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4"/>
              <w:jc w:val="right"/>
              <w:rPr>
                <w:b/>
              </w:rPr>
            </w:pPr>
            <w:r>
              <w:t xml:space="preserve">«___»_____________ 20__ г.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854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ind w:firstLine="709"/>
        <w:jc w:val="both"/>
      </w:pPr>
      <w:r>
        <w:t xml:space="preserve">______________________________________________________________________</w:t>
      </w:r>
      <w:r>
        <w:t xml:space="preserve">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(полное наименование</w:t>
      </w:r>
      <w:r>
        <w:rPr>
          <w:i/>
          <w:szCs w:val="18"/>
          <w:vertAlign w:val="superscript"/>
        </w:rPr>
        <w:t xml:space="preserve"> организации</w:t>
      </w:r>
      <w:r>
        <w:rPr>
          <w:i/>
          <w:szCs w:val="18"/>
          <w:vertAlign w:val="superscript"/>
        </w:rPr>
        <w:t xml:space="preserve">/ Ф.И.О. индивидуального предпринимателя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в лице ___________________________</w:t>
      </w:r>
      <w:r>
        <w:t xml:space="preserve">_____________</w:t>
      </w:r>
      <w:r>
        <w:t xml:space="preserve">______</w:t>
      </w:r>
      <w:r>
        <w:t xml:space="preserve">_________________________</w:t>
      </w:r>
      <w:r>
        <w:t xml:space="preserve">_____</w:t>
      </w:r>
      <w:r>
        <w:t xml:space="preserve">, 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руководителя организации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действующ</w:t>
      </w:r>
      <w:r>
        <w:t xml:space="preserve">его</w:t>
      </w:r>
      <w:r>
        <w:t xml:space="preserve"> на основании</w:t>
      </w:r>
      <w:r>
        <w:t xml:space="preserve"> _________________________________________</w:t>
      </w:r>
      <w:r>
        <w:t xml:space="preserve">_____________</w:t>
      </w:r>
      <w:r>
        <w:t xml:space="preserve">, </w:t>
      </w:r>
      <w:r/>
    </w:p>
    <w:p>
      <w:pPr>
        <w:pStyle w:val="854"/>
        <w:jc w:val="both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ab/>
        <w:tab/>
        <w:tab/>
        <w:tab/>
      </w:r>
      <w:r>
        <w:rPr>
          <w:i/>
          <w:szCs w:val="18"/>
          <w:vertAlign w:val="superscript"/>
        </w:rPr>
        <w:t xml:space="preserve">                            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  <w:t xml:space="preserve">(Устава, учредительного договора и т.д.)                                                           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</w:pPr>
      <w:r>
        <w:t xml:space="preserve">настоящей доверенностью уполномочиваю</w:t>
      </w:r>
      <w:r>
        <w:rPr>
          <w:i/>
          <w:szCs w:val="18"/>
          <w:vertAlign w:val="superscript"/>
        </w:rPr>
        <w:t xml:space="preserve">     </w:t>
      </w:r>
      <w:r>
        <w:t xml:space="preserve">________________________</w:t>
      </w:r>
      <w:r>
        <w:t xml:space="preserve">__________________________________</w:t>
      </w:r>
      <w:r>
        <w:t xml:space="preserve">_______________</w:t>
      </w:r>
      <w:r>
        <w:t xml:space="preserve">_______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представителя Клиента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предъявителю паспорта </w:t>
      </w:r>
      <w:r>
        <w:t xml:space="preserve">________</w:t>
      </w:r>
      <w:r>
        <w:t xml:space="preserve">________________________________________________</w:t>
      </w:r>
      <w:r>
        <w:t xml:space="preserve">_____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                         </w:t>
      </w:r>
      <w:r>
        <w:rPr>
          <w:i/>
          <w:szCs w:val="18"/>
          <w:vertAlign w:val="superscript"/>
        </w:rPr>
        <w:t xml:space="preserve">(серия</w:t>
      </w:r>
      <w:r>
        <w:rPr>
          <w:i/>
          <w:szCs w:val="18"/>
          <w:vertAlign w:val="superscript"/>
        </w:rPr>
        <w:t xml:space="preserve">, номер, орган выдавший документ и дата выдачи документа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олучить </w:t>
      </w:r>
      <w:r>
        <w:t xml:space="preserve">в </w:t>
      </w:r>
      <w:r>
        <w:t xml:space="preserve">АО</w:t>
      </w:r>
      <w:r>
        <w:t xml:space="preserve"> «Россельхозбанк» </w:t>
      </w:r>
      <w:r>
        <w:t xml:space="preserve">средств</w:t>
      </w:r>
      <w:r>
        <w:t xml:space="preserve">а</w:t>
      </w:r>
      <w:r>
        <w:t xml:space="preserve"> </w:t>
      </w:r>
      <w:r>
        <w:t xml:space="preserve">для подключения к </w:t>
      </w:r>
      <w:r>
        <w:t xml:space="preserve">ИС Свой Бизнес</w:t>
      </w:r>
      <w:r>
        <w:t xml:space="preserve">:</w:t>
      </w:r>
      <w:r/>
    </w:p>
    <w:p>
      <w:pPr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t xml:space="preserve">К</w:t>
      </w:r>
      <w:r>
        <w:t xml:space="preserve">лючевой(ые) носите</w:t>
      </w:r>
      <w:r>
        <w:t xml:space="preserve">ль(и) в количестве ________штук.</w:t>
      </w:r>
      <w:r/>
      <w:r>
        <w:rPr>
          <w:bCs/>
          <w:color w:val="000000"/>
        </w:rPr>
      </w:r>
    </w:p>
    <w:p>
      <w:pPr>
        <w:pStyle w:val="854"/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Лицензию </w:t>
      </w:r>
      <w:r>
        <w:rPr>
          <w:bCs/>
          <w:color w:val="000000"/>
        </w:rPr>
        <w:t xml:space="preserve">на</w:t>
      </w:r>
      <w:r>
        <w:rPr>
          <w:bCs/>
          <w:color w:val="000000"/>
        </w:rPr>
        <w:t xml:space="preserve"> использовани</w:t>
      </w:r>
      <w:r>
        <w:rPr>
          <w:bCs/>
          <w:color w:val="000000"/>
        </w:rPr>
        <w:t xml:space="preserve">е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СКЗИ «КриптоПро CSP»</w:t>
      </w:r>
      <w:r>
        <w:rPr>
          <w:bCs/>
          <w:color w:val="000000"/>
        </w:rPr>
        <w:t xml:space="preserve"> на бумажном носителе.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854"/>
        <w:ind w:left="1440"/>
        <w:jc w:val="both"/>
      </w:pPr>
      <w:r/>
      <w:r/>
    </w:p>
    <w:p>
      <w:pPr>
        <w:pStyle w:val="854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одписа</w:t>
      </w:r>
      <w:r>
        <w:t xml:space="preserve">ть</w:t>
      </w:r>
      <w:r>
        <w:t xml:space="preserve"> </w:t>
      </w:r>
      <w:r>
        <w:t xml:space="preserve">а</w:t>
      </w:r>
      <w:r>
        <w:t xml:space="preserve">кт </w:t>
      </w:r>
      <w:r>
        <w:t xml:space="preserve">приема-передачи пакета средств и документов для подключения </w:t>
      </w:r>
      <w:r>
        <w:br w:type="textWrapping" w:clear="all"/>
      </w:r>
      <w:r>
        <w:t xml:space="preserve">к </w:t>
      </w:r>
      <w:r>
        <w:t xml:space="preserve">ИС Свой Бизнес</w:t>
      </w:r>
      <w:r>
        <w:t xml:space="preserve">.</w:t>
      </w:r>
      <w:r/>
    </w:p>
    <w:p>
      <w:pPr>
        <w:pStyle w:val="854"/>
        <w:jc w:val="both"/>
      </w:pPr>
      <w:r/>
      <w:r/>
    </w:p>
    <w:p>
      <w:pPr>
        <w:pStyle w:val="854"/>
        <w:jc w:val="both"/>
        <w:spacing w:before="240"/>
      </w:pPr>
      <w:r>
        <w:t xml:space="preserve">Доверенность выдана для предоставления в </w:t>
      </w:r>
      <w:r>
        <w:t xml:space="preserve">АО</w:t>
      </w:r>
      <w:r>
        <w:t xml:space="preserve"> «Россельхозбанк»</w:t>
      </w:r>
      <w:r>
        <w:t xml:space="preserve">.</w:t>
      </w:r>
      <w:r/>
    </w:p>
    <w:p>
      <w:pPr>
        <w:pStyle w:val="854"/>
        <w:jc w:val="both"/>
        <w:spacing w:before="240"/>
      </w:pPr>
      <w:r>
        <w:t xml:space="preserve">Доверенность действительн</w:t>
      </w:r>
      <w:r>
        <w:t xml:space="preserve">а</w:t>
      </w:r>
      <w:r>
        <w:t xml:space="preserve"> до «___» ________________ 20</w:t>
      </w:r>
      <w:r>
        <w:t xml:space="preserve">_</w:t>
      </w:r>
      <w:r>
        <w:t xml:space="preserve">_</w:t>
      </w:r>
      <w:r>
        <w:t xml:space="preserve"> </w:t>
      </w:r>
      <w:r>
        <w:t xml:space="preserve">г.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(должность руководителя организации)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/>
          </w:p>
        </w:tc>
      </w:tr>
    </w:tbl>
    <w:p>
      <w:pPr>
        <w:pStyle w:val="854"/>
      </w:pPr>
      <w:r/>
      <w:r/>
    </w:p>
    <w:p>
      <w:pPr>
        <w:pStyle w:val="854"/>
        <w:rPr>
          <w:b/>
        </w:rPr>
      </w:pPr>
      <w:r>
        <w:rPr>
          <w:b/>
        </w:rPr>
        <w:t xml:space="preserve">М.П.</w:t>
      </w:r>
      <w:r>
        <w:rPr>
          <w:b/>
        </w:rPr>
      </w:r>
      <w:r>
        <w:rPr>
          <w:b/>
        </w:rPr>
      </w:r>
    </w:p>
    <w:p>
      <w:pPr>
        <w:pStyle w:val="854"/>
        <w:rPr>
          <w:sz w:val="18"/>
          <w:szCs w:val="18"/>
        </w:rP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215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1069" w:hanging="360"/>
        <w:tabs>
          <w:tab w:val="num" w:pos="106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35" w:hanging="720"/>
        <w:tabs>
          <w:tab w:val="num" w:pos="283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  <w:tabs>
          <w:tab w:val="num" w:pos="567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  <w:tabs>
          <w:tab w:val="num" w:pos="637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  <w:tabs>
          <w:tab w:val="num" w:pos="74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sz w:val="24"/>
      <w:szCs w:val="24"/>
      <w:lang w:val="ru-RU" w:eastAsia="ru-RU" w:bidi="ar-SA"/>
    </w:rPr>
  </w:style>
  <w:style w:type="character" w:styleId="855">
    <w:name w:val="Основной шрифт абзаца"/>
    <w:next w:val="855"/>
    <w:link w:val="854"/>
    <w:uiPriority w:val="1"/>
    <w:unhideWhenUsed/>
  </w:style>
  <w:style w:type="table" w:styleId="856">
    <w:name w:val="Обычная таблица"/>
    <w:next w:val="856"/>
    <w:link w:val="854"/>
    <w:uiPriority w:val="99"/>
    <w:semiHidden/>
    <w:unhideWhenUsed/>
    <w:tblPr/>
  </w:style>
  <w:style w:type="numbering" w:styleId="857">
    <w:name w:val="Нет списка"/>
    <w:next w:val="857"/>
    <w:link w:val="854"/>
    <w:uiPriority w:val="99"/>
    <w:semiHidden/>
    <w:unhideWhenUsed/>
  </w:style>
  <w:style w:type="paragraph" w:styleId="858">
    <w:name w:val="Основной текст 2"/>
    <w:basedOn w:val="854"/>
    <w:next w:val="858"/>
    <w:link w:val="854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859">
    <w:name w:val="Текст выноски"/>
    <w:basedOn w:val="854"/>
    <w:next w:val="859"/>
    <w:link w:val="854"/>
    <w:semiHidden/>
    <w:rPr>
      <w:rFonts w:ascii="Tahoma" w:hAnsi="Tahoma" w:cs="Tahoma"/>
      <w:sz w:val="16"/>
      <w:szCs w:val="16"/>
    </w:rPr>
  </w:style>
  <w:style w:type="paragraph" w:styleId="860">
    <w:name w:val="Основной текст"/>
    <w:basedOn w:val="854"/>
    <w:next w:val="860"/>
    <w:link w:val="854"/>
    <w:pPr>
      <w:spacing w:after="120"/>
    </w:pPr>
  </w:style>
  <w:style w:type="paragraph" w:styleId="861">
    <w:name w:val="Текст сноски"/>
    <w:basedOn w:val="854"/>
    <w:next w:val="861"/>
    <w:link w:val="854"/>
    <w:semiHidden/>
    <w:rPr>
      <w:sz w:val="20"/>
      <w:szCs w:val="20"/>
    </w:rPr>
  </w:style>
  <w:style w:type="character" w:styleId="862">
    <w:name w:val="Знак сноски"/>
    <w:next w:val="862"/>
    <w:link w:val="854"/>
    <w:semiHidden/>
    <w:rPr>
      <w:vertAlign w:val="superscript"/>
    </w:rPr>
  </w:style>
  <w:style w:type="paragraph" w:styleId="863">
    <w:name w:val="Верхний колонтитул"/>
    <w:basedOn w:val="854"/>
    <w:next w:val="863"/>
    <w:link w:val="854"/>
    <w:pPr>
      <w:tabs>
        <w:tab w:val="center" w:pos="4677" w:leader="none"/>
        <w:tab w:val="right" w:pos="9355" w:leader="none"/>
      </w:tabs>
    </w:pPr>
  </w:style>
  <w:style w:type="paragraph" w:styleId="864">
    <w:name w:val="Нижний колонтитул"/>
    <w:basedOn w:val="854"/>
    <w:next w:val="864"/>
    <w:link w:val="854"/>
    <w:pPr>
      <w:tabs>
        <w:tab w:val="center" w:pos="4677" w:leader="none"/>
        <w:tab w:val="right" w:pos="9355" w:leader="none"/>
      </w:tabs>
    </w:pPr>
  </w:style>
  <w:style w:type="paragraph" w:styleId="865">
    <w:name w:val="Название"/>
    <w:basedOn w:val="854"/>
    <w:next w:val="865"/>
    <w:link w:val="854"/>
    <w:qFormat/>
    <w:pPr>
      <w:jc w:val="center"/>
    </w:pPr>
    <w:rPr>
      <w:b/>
      <w:bCs/>
      <w:sz w:val="28"/>
      <w:szCs w:val="28"/>
    </w:rPr>
  </w:style>
  <w:style w:type="table" w:styleId="866">
    <w:name w:val="Сетка таблицы"/>
    <w:basedOn w:val="856"/>
    <w:next w:val="866"/>
    <w:link w:val="854"/>
    <w:tblPr/>
  </w:style>
  <w:style w:type="paragraph" w:styleId="867">
    <w:name w:val="Основной текст с отступом"/>
    <w:basedOn w:val="854"/>
    <w:next w:val="867"/>
    <w:link w:val="868"/>
    <w:pPr>
      <w:ind w:left="283"/>
      <w:spacing w:after="120"/>
    </w:pPr>
  </w:style>
  <w:style w:type="character" w:styleId="868">
    <w:name w:val="Основной текст с отступом Знак"/>
    <w:next w:val="868"/>
    <w:link w:val="867"/>
    <w:rPr>
      <w:sz w:val="24"/>
      <w:szCs w:val="24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ОАО "Россельхозбанк"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№13</dc:title>
  <dc:creator>Lagunovskaya</dc:creator>
  <cp:lastModifiedBy>kovtun-ev</cp:lastModifiedBy>
  <cp:revision>19</cp:revision>
  <dcterms:created xsi:type="dcterms:W3CDTF">2020-08-05T10:14:00Z</dcterms:created>
  <dcterms:modified xsi:type="dcterms:W3CDTF">2026-01-14T08:45:30Z</dcterms:modified>
  <cp:version>1048576</cp:version>
</cp:coreProperties>
</file>